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del w:id="0" w:author="Vancová Lenka" w:date="2022-09-07T13:47:00Z">
        <w:r w:rsidRPr="006564BB" w:rsidDel="000D3430">
          <w:rPr>
            <w:rFonts w:ascii="Verdana" w:hAnsi="Verdana" w:cstheme="minorHAnsi"/>
            <w:b/>
            <w:sz w:val="28"/>
            <w:szCs w:val="28"/>
            <w:lang w:val="cs-CZ"/>
          </w:rPr>
          <w:delText xml:space="preserve">Čestné prohlášení </w:delText>
        </w:r>
        <w:r w:rsidR="003D5D3E" w:rsidRPr="003D5D3E" w:rsidDel="000D3430">
          <w:rPr>
            <w:rFonts w:ascii="Verdana" w:hAnsi="Verdana" w:cstheme="minorHAnsi"/>
            <w:b/>
            <w:sz w:val="28"/>
            <w:szCs w:val="28"/>
            <w:lang w:val="cs-CZ"/>
          </w:rPr>
          <w:delText>ke splnění ekonomické kvalifikace</w:delText>
        </w:r>
      </w:del>
      <w:ins w:id="1" w:author="Vancová Lenka" w:date="2022-09-07T13:47:00Z">
        <w:r w:rsidR="000D3430">
          <w:rPr>
            <w:rFonts w:ascii="Verdana" w:hAnsi="Verdana" w:cstheme="minorHAnsi"/>
            <w:b/>
            <w:sz w:val="28"/>
            <w:szCs w:val="28"/>
            <w:lang w:val="cs-CZ"/>
          </w:rPr>
          <w:t>Neobsazeno</w:t>
        </w:r>
      </w:ins>
    </w:p>
    <w:p w:rsidR="00BE1004" w:rsidRPr="006564BB" w:rsidDel="000D3430" w:rsidRDefault="001D0F6F" w:rsidP="00BE1004">
      <w:pPr>
        <w:widowControl w:val="0"/>
        <w:autoSpaceDE w:val="0"/>
        <w:spacing w:after="120" w:line="297" w:lineRule="exact"/>
        <w:jc w:val="both"/>
        <w:rPr>
          <w:del w:id="2" w:author="Vancová Lenka" w:date="2022-09-07T13:47:00Z"/>
          <w:rFonts w:ascii="Verdana" w:hAnsi="Verdana" w:cstheme="minorHAnsi"/>
          <w:b/>
          <w:sz w:val="18"/>
          <w:szCs w:val="18"/>
        </w:rPr>
      </w:pPr>
      <w:del w:id="3" w:author="Vancová Lenka" w:date="2022-09-07T13:47:00Z">
        <w:r w:rsidRPr="006564BB" w:rsidDel="000D3430">
          <w:rPr>
            <w:rFonts w:ascii="Verdana" w:hAnsi="Verdana" w:cstheme="minorHAnsi"/>
            <w:b/>
            <w:sz w:val="18"/>
            <w:szCs w:val="18"/>
          </w:rPr>
          <w:delText>Účastník</w:delText>
        </w:r>
        <w:r w:rsidR="00BE1004" w:rsidRPr="006564BB" w:rsidDel="000D3430">
          <w:rPr>
            <w:rFonts w:ascii="Verdana" w:hAnsi="Verdana" w:cstheme="minorHAnsi"/>
            <w:b/>
            <w:sz w:val="18"/>
            <w:szCs w:val="18"/>
          </w:rPr>
          <w:delText>:</w:delText>
        </w:r>
      </w:del>
    </w:p>
    <w:p w:rsidR="00BE1004" w:rsidRPr="006564BB" w:rsidDel="000D3430" w:rsidRDefault="00BE1004" w:rsidP="00BE1004">
      <w:pPr>
        <w:widowControl w:val="0"/>
        <w:autoSpaceDE w:val="0"/>
        <w:spacing w:line="278" w:lineRule="exact"/>
        <w:jc w:val="both"/>
        <w:outlineLvl w:val="0"/>
        <w:rPr>
          <w:del w:id="4" w:author="Vancová Lenka" w:date="2022-09-07T13:47:00Z"/>
          <w:rFonts w:ascii="Verdana" w:hAnsi="Verdana" w:cstheme="minorHAnsi"/>
          <w:b/>
          <w:sz w:val="18"/>
          <w:szCs w:val="18"/>
        </w:rPr>
      </w:pPr>
      <w:del w:id="5" w:author="Vancová Lenka" w:date="2022-09-07T13:47:00Z">
        <w:r w:rsidRPr="006564BB" w:rsidDel="000D3430">
          <w:rPr>
            <w:rFonts w:ascii="Verdana" w:hAnsi="Verdana" w:cstheme="minorHAnsi"/>
            <w:b/>
            <w:sz w:val="18"/>
            <w:szCs w:val="18"/>
          </w:rPr>
          <w:delText>Obchodní firma/jméno</w:delText>
        </w:r>
        <w:r w:rsidR="00AD3797" w:rsidRPr="006564BB" w:rsidDel="000D3430">
          <w:rPr>
            <w:rFonts w:ascii="Verdana" w:hAnsi="Verdana" w:cstheme="minorHAnsi"/>
            <w:b/>
            <w:sz w:val="18"/>
            <w:szCs w:val="18"/>
          </w:rPr>
          <w:tab/>
        </w:r>
        <w:r w:rsidR="008660BD" w:rsidRPr="006564BB" w:rsidDel="000D3430">
          <w:rPr>
            <w:rFonts w:ascii="Verdana" w:hAnsi="Verdana" w:cstheme="minorHAnsi"/>
            <w:b/>
            <w:sz w:val="18"/>
            <w:szCs w:val="18"/>
          </w:rPr>
          <w:tab/>
        </w:r>
      </w:del>
      <w:customXmlDelRangeStart w:id="6" w:author="Vancová Lenka" w:date="2022-09-07T13:47:00Z"/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</w:sdtPr>
        <w:sdtEndPr/>
        <w:sdtContent>
          <w:customXmlDelRangeEnd w:id="6"/>
          <w:customXmlDelRangeStart w:id="7" w:author="Vancová Lenka" w:date="2022-09-07T13:47:00Z"/>
        </w:sdtContent>
      </w:sdt>
      <w:customXmlDelRangeEnd w:id="7"/>
    </w:p>
    <w:p w:rsidR="00BE1004" w:rsidRPr="006564BB" w:rsidDel="000D3430" w:rsidRDefault="00BE1004" w:rsidP="00BE1004">
      <w:pPr>
        <w:widowControl w:val="0"/>
        <w:autoSpaceDE w:val="0"/>
        <w:spacing w:line="278" w:lineRule="exact"/>
        <w:jc w:val="both"/>
        <w:rPr>
          <w:del w:id="8" w:author="Vancová Lenka" w:date="2022-09-07T13:47:00Z"/>
          <w:rFonts w:ascii="Verdana" w:hAnsi="Verdana" w:cstheme="minorHAnsi"/>
          <w:sz w:val="18"/>
          <w:szCs w:val="18"/>
        </w:rPr>
      </w:pPr>
      <w:del w:id="9" w:author="Vancová Lenka" w:date="2022-09-07T13:47:00Z">
        <w:r w:rsidRPr="006564BB" w:rsidDel="000D3430">
          <w:rPr>
            <w:rFonts w:ascii="Verdana" w:hAnsi="Verdana" w:cstheme="minorHAnsi"/>
            <w:sz w:val="18"/>
            <w:szCs w:val="18"/>
          </w:rPr>
          <w:delText>Sídlo/místo podnikání</w:delText>
        </w:r>
        <w:r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8660BD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Pr="006564BB" w:rsidDel="000D3430">
          <w:rPr>
            <w:rFonts w:ascii="Verdana" w:hAnsi="Verdana" w:cstheme="minorHAnsi"/>
            <w:sz w:val="18"/>
            <w:szCs w:val="18"/>
          </w:rPr>
          <w:tab/>
        </w:r>
      </w:del>
      <w:customXmlDelRangeStart w:id="10" w:author="Vancová Lenka" w:date="2022-09-07T13:47:00Z"/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</w:sdtPr>
        <w:sdtEndPr/>
        <w:sdtContent>
          <w:customXmlDelRangeEnd w:id="10"/>
          <w:customXmlDelRangeStart w:id="11" w:author="Vancová Lenka" w:date="2022-09-07T13:47:00Z"/>
        </w:sdtContent>
      </w:sdt>
      <w:customXmlDelRangeEnd w:id="11"/>
    </w:p>
    <w:p w:rsidR="00BE1004" w:rsidRPr="006564BB" w:rsidDel="000D3430" w:rsidRDefault="0097762E" w:rsidP="00BE1004">
      <w:pPr>
        <w:widowControl w:val="0"/>
        <w:autoSpaceDE w:val="0"/>
        <w:spacing w:line="278" w:lineRule="exact"/>
        <w:jc w:val="both"/>
        <w:rPr>
          <w:del w:id="12" w:author="Vancová Lenka" w:date="2022-09-07T13:47:00Z"/>
          <w:rFonts w:ascii="Verdana" w:hAnsi="Verdana" w:cstheme="minorHAnsi"/>
          <w:sz w:val="18"/>
          <w:szCs w:val="18"/>
        </w:rPr>
      </w:pPr>
      <w:del w:id="13" w:author="Vancová Lenka" w:date="2022-09-07T13:47:00Z">
        <w:r w:rsidRPr="006564BB" w:rsidDel="000D3430">
          <w:rPr>
            <w:rFonts w:ascii="Verdana" w:hAnsi="Verdana" w:cstheme="minorHAnsi"/>
            <w:sz w:val="18"/>
            <w:szCs w:val="18"/>
          </w:rPr>
          <w:delText>IČO</w:delText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5A3067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</w:del>
      <w:customXmlDelRangeStart w:id="14" w:author="Vancová Lenka" w:date="2022-09-07T13:47:00Z"/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</w:sdtPr>
        <w:sdtEndPr/>
        <w:sdtContent>
          <w:customXmlDelRangeEnd w:id="14"/>
          <w:customXmlDelRangeStart w:id="15" w:author="Vancová Lenka" w:date="2022-09-07T13:47:00Z"/>
        </w:sdtContent>
      </w:sdt>
      <w:customXmlDelRangeEnd w:id="15"/>
    </w:p>
    <w:p w:rsidR="00BE1004" w:rsidRPr="006564BB" w:rsidDel="000D3430" w:rsidRDefault="00C26B65" w:rsidP="001D0F6F">
      <w:pPr>
        <w:widowControl w:val="0"/>
        <w:autoSpaceDE w:val="0"/>
        <w:spacing w:after="120" w:line="278" w:lineRule="exact"/>
        <w:jc w:val="both"/>
        <w:rPr>
          <w:del w:id="16" w:author="Vancová Lenka" w:date="2022-09-07T13:47:00Z"/>
          <w:rFonts w:ascii="Verdana" w:hAnsi="Verdana" w:cstheme="minorHAnsi"/>
          <w:sz w:val="18"/>
          <w:szCs w:val="18"/>
        </w:rPr>
      </w:pPr>
      <w:del w:id="17" w:author="Vancová Lenka" w:date="2022-09-07T13:47:00Z">
        <w:r w:rsidRPr="006564BB" w:rsidDel="000D3430">
          <w:rPr>
            <w:rFonts w:ascii="Verdana" w:hAnsi="Verdana" w:cstheme="minorHAnsi"/>
            <w:sz w:val="18"/>
            <w:szCs w:val="18"/>
          </w:rPr>
          <w:delText>Právní forma</w:delText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5A3067" w:rsidRPr="006564BB" w:rsidDel="000D3430">
          <w:rPr>
            <w:rFonts w:ascii="Verdana" w:hAnsi="Verdana" w:cstheme="minorHAnsi"/>
            <w:sz w:val="18"/>
            <w:szCs w:val="18"/>
          </w:rPr>
          <w:tab/>
        </w:r>
        <w:r w:rsidR="00BE1004" w:rsidRPr="006564BB" w:rsidDel="000D3430">
          <w:rPr>
            <w:rFonts w:ascii="Verdana" w:hAnsi="Verdana" w:cstheme="minorHAnsi"/>
            <w:sz w:val="18"/>
            <w:szCs w:val="18"/>
          </w:rPr>
          <w:tab/>
        </w:r>
      </w:del>
      <w:customXmlDelRangeStart w:id="18" w:author="Vancová Lenka" w:date="2022-09-07T13:47:00Z"/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</w:sdtPr>
        <w:sdtEndPr/>
        <w:sdtContent>
          <w:customXmlDelRangeEnd w:id="18"/>
          <w:customXmlDelRangeStart w:id="19" w:author="Vancová Lenka" w:date="2022-09-07T13:47:00Z"/>
        </w:sdtContent>
      </w:sdt>
      <w:customXmlDelRangeEnd w:id="19"/>
    </w:p>
    <w:p w:rsidR="007E4088" w:rsidRPr="006564BB" w:rsidDel="000D3430" w:rsidRDefault="007E4088" w:rsidP="005B4BA5">
      <w:pPr>
        <w:rPr>
          <w:del w:id="20" w:author="Vancová Lenka" w:date="2022-09-07T13:47:00Z"/>
          <w:rFonts w:ascii="Verdana" w:hAnsi="Verdana" w:cstheme="minorHAnsi"/>
          <w:sz w:val="18"/>
          <w:szCs w:val="18"/>
        </w:rPr>
      </w:pPr>
    </w:p>
    <w:p w:rsidR="00FB096B" w:rsidRPr="006564BB" w:rsidDel="000D343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del w:id="21" w:author="Vancová Lenka" w:date="2022-09-07T13:47:00Z"/>
          <w:rFonts w:ascii="Verdana" w:hAnsi="Verdana" w:cstheme="minorHAnsi"/>
          <w:color w:val="000000"/>
          <w:sz w:val="18"/>
          <w:szCs w:val="18"/>
        </w:rPr>
      </w:pPr>
      <w:del w:id="22" w:author="Vancová Lenka" w:date="2022-09-07T13:47:00Z">
        <w:r w:rsidRPr="006564BB" w:rsidDel="000D3430">
          <w:rPr>
            <w:rFonts w:ascii="Verdana" w:hAnsi="Verdana" w:cstheme="minorHAnsi"/>
            <w:sz w:val="18"/>
            <w:szCs w:val="18"/>
          </w:rPr>
          <w:delText xml:space="preserve">který podává nabídku na </w:delText>
        </w:r>
        <w:r w:rsidR="00D54281" w:rsidRPr="006564BB" w:rsidDel="000D3430">
          <w:rPr>
            <w:rFonts w:ascii="Verdana" w:hAnsi="Verdana" w:cstheme="minorHAnsi"/>
            <w:sz w:val="18"/>
            <w:szCs w:val="18"/>
          </w:rPr>
          <w:delText xml:space="preserve">veřejnou </w:delText>
        </w:r>
        <w:r w:rsidRPr="006564BB" w:rsidDel="000D3430">
          <w:rPr>
            <w:rFonts w:ascii="Verdana" w:hAnsi="Verdana" w:cstheme="minorHAnsi"/>
            <w:sz w:val="18"/>
            <w:szCs w:val="18"/>
          </w:rPr>
          <w:delText>zakázku s názvem „</w:delText>
        </w:r>
        <w:r w:rsidR="00D54281" w:rsidRPr="006564BB" w:rsidDel="000D3430">
          <w:rPr>
            <w:rFonts w:ascii="Verdana" w:hAnsi="Verdana" w:cstheme="minorHAnsi"/>
            <w:sz w:val="18"/>
            <w:szCs w:val="18"/>
            <w:highlight w:val="green"/>
          </w:rPr>
          <w:delText>………………………….</w:delText>
        </w:r>
        <w:r w:rsidRPr="006564BB" w:rsidDel="000D3430">
          <w:rPr>
            <w:rFonts w:ascii="Verdana" w:hAnsi="Verdana" w:cstheme="minorHAnsi"/>
            <w:sz w:val="18"/>
            <w:szCs w:val="18"/>
          </w:rPr>
          <w:delText>“, tímto čestně prohlašuje</w:delText>
        </w:r>
        <w:r w:rsidR="003B09D8" w:rsidRPr="006564BB" w:rsidDel="000D3430">
          <w:rPr>
            <w:rFonts w:ascii="Verdana" w:hAnsi="Verdana" w:cstheme="minorHAnsi"/>
            <w:sz w:val="18"/>
            <w:szCs w:val="18"/>
          </w:rPr>
          <w:delText xml:space="preserve">, </w:delText>
        </w:r>
        <w:r w:rsidR="00CB2BA8" w:rsidRPr="006564BB" w:rsidDel="000D3430">
          <w:rPr>
            <w:rFonts w:ascii="Verdana" w:hAnsi="Verdana" w:cstheme="minorHAnsi"/>
            <w:sz w:val="18"/>
            <w:szCs w:val="18"/>
          </w:rPr>
          <w:delText xml:space="preserve">že </w:delText>
        </w:r>
        <w:r w:rsidR="00FB096B" w:rsidRPr="006564BB" w:rsidDel="000D3430">
          <w:rPr>
            <w:rFonts w:ascii="Verdana" w:hAnsi="Verdana" w:cstheme="minorHAnsi"/>
            <w:color w:val="000000"/>
            <w:sz w:val="18"/>
            <w:szCs w:val="18"/>
          </w:rPr>
          <w:delText xml:space="preserve">v posledních 3 uzavřených účetních obdobích dosáhl následujícího ročního obratu ve smyslu § 78 odst. 1 zákona č. 134/2016 Sb., o zadávání veřejných zakázek, </w:delText>
        </w:r>
        <w:r w:rsidR="00FB096B" w:rsidRPr="006564BB" w:rsidDel="000D3430">
          <w:rPr>
            <w:rFonts w:ascii="Verdana" w:hAnsi="Verdana" w:cstheme="minorHAnsi"/>
            <w:sz w:val="18"/>
            <w:szCs w:val="18"/>
          </w:rPr>
          <w:delText>ve znění pozdějších předpisů</w:delText>
        </w:r>
        <w:r w:rsidR="00FB096B" w:rsidRPr="006564BB" w:rsidDel="000D3430">
          <w:rPr>
            <w:rFonts w:ascii="Verdana" w:hAnsi="Verdana" w:cstheme="minorHAnsi"/>
            <w:color w:val="000000"/>
            <w:sz w:val="18"/>
            <w:szCs w:val="18"/>
          </w:rPr>
          <w:delText xml:space="preserve"> (dále jen „</w:delText>
        </w:r>
        <w:r w:rsidR="00FB096B" w:rsidRPr="006564BB" w:rsidDel="000D3430">
          <w:rPr>
            <w:rFonts w:ascii="Verdana" w:hAnsi="Verdana" w:cstheme="minorHAnsi"/>
            <w:b/>
            <w:color w:val="000000"/>
            <w:sz w:val="18"/>
            <w:szCs w:val="18"/>
          </w:rPr>
          <w:delText>Roční obrat</w:delText>
        </w:r>
        <w:r w:rsidR="00FB096B" w:rsidRPr="006564BB" w:rsidDel="000D3430">
          <w:rPr>
            <w:rFonts w:ascii="Verdana" w:hAnsi="Verdana" w:cstheme="minorHAnsi"/>
            <w:color w:val="000000"/>
            <w:sz w:val="18"/>
            <w:szCs w:val="18"/>
          </w:rPr>
          <w:delText>“):</w:delText>
        </w:r>
      </w:del>
    </w:p>
    <w:p w:rsidR="00FB096B" w:rsidRPr="006564BB" w:rsidDel="000D3430" w:rsidRDefault="00FB096B" w:rsidP="00FB096B">
      <w:pPr>
        <w:jc w:val="both"/>
        <w:rPr>
          <w:del w:id="23" w:author="Vancová Lenka" w:date="2022-09-07T13:47:00Z"/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Del="000D3430" w:rsidTr="00FB096B">
        <w:trPr>
          <w:jc w:val="center"/>
          <w:del w:id="24" w:author="Vancová Lenka" w:date="2022-09-07T13:47:00Z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Del="000D3430" w:rsidRDefault="00FB096B" w:rsidP="000D5646">
            <w:pPr>
              <w:rPr>
                <w:del w:id="25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26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 xml:space="preserve">Roční obrat </w:delText>
              </w:r>
            </w:del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27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28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Účetní období</w:delText>
              </w:r>
            </w:del>
          </w:p>
          <w:p w:rsidR="00FB096B" w:rsidRPr="006564BB" w:rsidDel="000D3430" w:rsidRDefault="00FB096B" w:rsidP="000D5646">
            <w:pPr>
              <w:jc w:val="center"/>
              <w:rPr>
                <w:del w:id="29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30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[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  <w:highlight w:val="green"/>
                </w:rPr>
                <w:delText>od - do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31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32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Účetní období</w:delText>
              </w:r>
            </w:del>
          </w:p>
          <w:p w:rsidR="00FB096B" w:rsidRPr="006564BB" w:rsidDel="000D3430" w:rsidRDefault="00FB096B" w:rsidP="000D5646">
            <w:pPr>
              <w:jc w:val="center"/>
              <w:rPr>
                <w:del w:id="33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34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[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  <w:highlight w:val="green"/>
                </w:rPr>
                <w:delText>od - do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35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36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Účetní období</w:delText>
              </w:r>
            </w:del>
          </w:p>
          <w:p w:rsidR="00FB096B" w:rsidRPr="006564BB" w:rsidDel="000D3430" w:rsidRDefault="00FB096B" w:rsidP="000D5646">
            <w:pPr>
              <w:jc w:val="center"/>
              <w:rPr>
                <w:del w:id="37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38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[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  <w:highlight w:val="green"/>
                </w:rPr>
                <w:delText>od - do</w:delText>
              </w:r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]</w:delText>
              </w:r>
            </w:del>
          </w:p>
        </w:tc>
      </w:tr>
      <w:tr w:rsidR="00FB096B" w:rsidRPr="006564BB" w:rsidDel="000D3430" w:rsidTr="00FB096B">
        <w:trPr>
          <w:jc w:val="center"/>
          <w:del w:id="39" w:author="Vancová Lenka" w:date="2022-09-07T13:47:00Z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rPr>
                <w:del w:id="40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41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42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1.</w:delText>
              </w:r>
            </w:del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43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44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2.</w:delText>
              </w:r>
            </w:del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Del="000D3430" w:rsidRDefault="00FB096B" w:rsidP="000D5646">
            <w:pPr>
              <w:jc w:val="center"/>
              <w:rPr>
                <w:del w:id="45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46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3.</w:delText>
              </w:r>
            </w:del>
          </w:p>
        </w:tc>
      </w:tr>
      <w:tr w:rsidR="00FB096B" w:rsidRPr="006564BB" w:rsidDel="000D3430" w:rsidTr="00FB096B">
        <w:trPr>
          <w:jc w:val="center"/>
          <w:del w:id="47" w:author="Vancová Lenka" w:date="2022-09-07T13:47:00Z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Del="000D3430" w:rsidRDefault="00FB096B" w:rsidP="000D5646">
            <w:pPr>
              <w:rPr>
                <w:del w:id="48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del w:id="49" w:author="Vancová Lenka" w:date="2022-09-07T13:47:00Z">
              <w:r w:rsidRPr="006564BB" w:rsidDel="000D3430">
                <w:rPr>
                  <w:rFonts w:ascii="Verdana" w:hAnsi="Verdana" w:cstheme="minorHAnsi"/>
                  <w:b/>
                  <w:sz w:val="18"/>
                  <w:szCs w:val="18"/>
                </w:rPr>
                <w:delText>Roční obrat (v Kč)</w:delText>
              </w:r>
            </w:del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50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51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</w:sdtPr>
              <w:sdtEndPr/>
              <w:sdtContent>
                <w:customXmlDelRangeEnd w:id="51"/>
                <w:customXmlDelRangeStart w:id="52" w:author="Vancová Lenka" w:date="2022-09-07T13:47:00Z"/>
              </w:sdtContent>
            </w:sdt>
            <w:customXmlDelRangeEnd w:id="52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53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54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</w:sdtPr>
              <w:sdtEndPr/>
              <w:sdtContent>
                <w:customXmlDelRangeEnd w:id="54"/>
                <w:customXmlDelRangeStart w:id="55" w:author="Vancová Lenka" w:date="2022-09-07T13:47:00Z"/>
              </w:sdtContent>
            </w:sdt>
            <w:customXmlDelRangeEnd w:id="55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56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57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</w:sdtPr>
              <w:sdtEndPr/>
              <w:sdtContent>
                <w:customXmlDelRangeEnd w:id="57"/>
                <w:customXmlDelRangeStart w:id="58" w:author="Vancová Lenka" w:date="2022-09-07T13:47:00Z"/>
              </w:sdtContent>
            </w:sdt>
            <w:customXmlDelRangeEnd w:id="58"/>
          </w:p>
        </w:tc>
      </w:tr>
      <w:tr w:rsidR="00FB096B" w:rsidRPr="006564BB" w:rsidDel="000D3430" w:rsidTr="00FB096B">
        <w:trPr>
          <w:jc w:val="center"/>
          <w:del w:id="59" w:author="Vancová Lenka" w:date="2022-09-07T13:47:00Z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Del="000D3430" w:rsidRDefault="00FB096B" w:rsidP="000D5646">
            <w:pPr>
              <w:rPr>
                <w:del w:id="60" w:author="Vancová Lenka" w:date="2022-09-07T13:47:00Z"/>
                <w:rFonts w:ascii="Verdana" w:hAnsi="Verdana" w:cstheme="minorHAnsi"/>
                <w:sz w:val="18"/>
                <w:szCs w:val="18"/>
              </w:rPr>
            </w:pPr>
            <w:del w:id="61" w:author="Vancová Lenka" w:date="2022-09-07T13:47:00Z">
              <w:r w:rsidRPr="006564BB" w:rsidDel="000D3430">
                <w:rPr>
                  <w:rFonts w:ascii="Verdana" w:hAnsi="Verdana" w:cstheme="minorHAnsi"/>
                  <w:sz w:val="18"/>
                  <w:szCs w:val="18"/>
                </w:rPr>
                <w:delText>Roční obrat (v EUR)</w:delText>
              </w:r>
              <w:r w:rsidR="00C26B65" w:rsidRPr="006564BB" w:rsidDel="000D3430">
                <w:rPr>
                  <w:rStyle w:val="Znakapoznpodarou"/>
                  <w:rFonts w:ascii="Verdana" w:hAnsi="Verdana" w:cstheme="minorHAnsi"/>
                  <w:sz w:val="18"/>
                  <w:szCs w:val="18"/>
                </w:rPr>
                <w:footnoteReference w:id="1"/>
              </w:r>
            </w:del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64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65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</w:sdtPr>
              <w:sdtEndPr/>
              <w:sdtContent>
                <w:customXmlDelRangeEnd w:id="65"/>
                <w:customXmlDelRangeStart w:id="66" w:author="Vancová Lenka" w:date="2022-09-07T13:47:00Z"/>
              </w:sdtContent>
            </w:sdt>
            <w:customXmlDelRangeEnd w:id="66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67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68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</w:sdtPr>
              <w:sdtEndPr/>
              <w:sdtContent>
                <w:customXmlDelRangeEnd w:id="68"/>
                <w:customXmlDelRangeStart w:id="69" w:author="Vancová Lenka" w:date="2022-09-07T13:47:00Z"/>
              </w:sdtContent>
            </w:sdt>
            <w:customXmlDelRangeEnd w:id="69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70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71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</w:sdtPr>
              <w:sdtEndPr/>
              <w:sdtContent>
                <w:customXmlDelRangeEnd w:id="71"/>
                <w:customXmlDelRangeStart w:id="72" w:author="Vancová Lenka" w:date="2022-09-07T13:47:00Z"/>
              </w:sdtContent>
            </w:sdt>
            <w:customXmlDelRangeEnd w:id="72"/>
          </w:p>
        </w:tc>
      </w:tr>
      <w:tr w:rsidR="00FB096B" w:rsidRPr="006564BB" w:rsidDel="000D3430" w:rsidTr="00FB096B">
        <w:trPr>
          <w:jc w:val="center"/>
          <w:del w:id="73" w:author="Vancová Lenka" w:date="2022-09-07T13:47:00Z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Del="000D3430" w:rsidRDefault="00FB096B" w:rsidP="000D5646">
            <w:pPr>
              <w:rPr>
                <w:del w:id="74" w:author="Vancová Lenka" w:date="2022-09-07T13:47:00Z"/>
                <w:rFonts w:ascii="Verdana" w:hAnsi="Verdana" w:cstheme="minorHAnsi"/>
                <w:sz w:val="18"/>
                <w:szCs w:val="18"/>
              </w:rPr>
            </w:pPr>
            <w:del w:id="75" w:author="Vancová Lenka" w:date="2022-09-07T13:47:00Z">
              <w:r w:rsidRPr="006564BB" w:rsidDel="000D3430">
                <w:rPr>
                  <w:rFonts w:ascii="Verdana" w:hAnsi="Verdana" w:cstheme="minorHAnsi"/>
                  <w:sz w:val="18"/>
                  <w:szCs w:val="18"/>
                </w:rPr>
                <w:delText>Použitý směnný kurz na EUR</w:delText>
              </w:r>
              <w:r w:rsidR="00C26B65" w:rsidRPr="006564BB" w:rsidDel="000D3430">
                <w:rPr>
                  <w:rStyle w:val="Znakapoznpodarou"/>
                  <w:rFonts w:ascii="Verdana" w:hAnsi="Verdana" w:cstheme="minorHAnsi"/>
                  <w:sz w:val="18"/>
                  <w:szCs w:val="18"/>
                </w:rPr>
                <w:footnoteReference w:id="2"/>
              </w:r>
            </w:del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78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79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</w:sdtPr>
              <w:sdtEndPr/>
              <w:sdtContent>
                <w:customXmlDelRangeEnd w:id="79"/>
                <w:customXmlDelRangeStart w:id="80" w:author="Vancová Lenka" w:date="2022-09-07T13:47:00Z"/>
              </w:sdtContent>
            </w:sdt>
            <w:customXmlDelRangeEnd w:id="80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81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82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</w:sdtPr>
              <w:sdtEndPr/>
              <w:sdtContent>
                <w:customXmlDelRangeEnd w:id="82"/>
                <w:customXmlDelRangeStart w:id="83" w:author="Vancová Lenka" w:date="2022-09-07T13:47:00Z"/>
              </w:sdtContent>
            </w:sdt>
            <w:customXmlDelRangeEnd w:id="83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Del="000D3430" w:rsidRDefault="00FD1CFB" w:rsidP="000D5646">
            <w:pPr>
              <w:jc w:val="center"/>
              <w:rPr>
                <w:del w:id="84" w:author="Vancová Lenka" w:date="2022-09-07T13:47:00Z"/>
                <w:rFonts w:ascii="Verdana" w:hAnsi="Verdana" w:cstheme="minorHAnsi"/>
                <w:b/>
                <w:sz w:val="18"/>
                <w:szCs w:val="18"/>
              </w:rPr>
            </w:pPr>
            <w:customXmlDelRangeStart w:id="85" w:author="Vancová Lenka" w:date="2022-09-07T13:47:00Z"/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</w:sdtPr>
              <w:sdtEndPr/>
              <w:sdtContent>
                <w:customXmlDelRangeEnd w:id="85"/>
                <w:customXmlDelRangeStart w:id="86" w:author="Vancová Lenka" w:date="2022-09-07T13:47:00Z"/>
              </w:sdtContent>
            </w:sdt>
            <w:customXmlDelRangeEnd w:id="86"/>
          </w:p>
        </w:tc>
      </w:tr>
    </w:tbl>
    <w:p w:rsidR="00FB096B" w:rsidRPr="006564BB" w:rsidDel="000D3430" w:rsidRDefault="00FB096B" w:rsidP="00FB096B">
      <w:pPr>
        <w:jc w:val="both"/>
        <w:rPr>
          <w:del w:id="87" w:author="Vancová Lenka" w:date="2022-09-07T13:47:00Z"/>
          <w:rFonts w:ascii="Verdana" w:hAnsi="Verdana" w:cstheme="minorHAnsi"/>
          <w:b/>
          <w:sz w:val="18"/>
          <w:szCs w:val="18"/>
        </w:rPr>
      </w:pPr>
    </w:p>
    <w:p w:rsidR="00FB096B" w:rsidRPr="006564BB" w:rsidDel="000D3430" w:rsidRDefault="00FB096B" w:rsidP="00FB096B">
      <w:pPr>
        <w:pStyle w:val="Zkladntextodsazen"/>
        <w:rPr>
          <w:del w:id="88" w:author="Vancová Lenka" w:date="2022-09-07T13:47:00Z"/>
          <w:rFonts w:ascii="Verdana" w:hAnsi="Verdana" w:cstheme="minorHAnsi"/>
          <w:color w:val="auto"/>
          <w:sz w:val="18"/>
          <w:szCs w:val="18"/>
        </w:rPr>
      </w:pPr>
      <w:del w:id="89" w:author="Vancová Lenka" w:date="2022-09-07T13:47:00Z">
        <w:r w:rsidRPr="006564BB" w:rsidDel="000D3430">
          <w:rPr>
            <w:rFonts w:ascii="Verdana" w:hAnsi="Verdana" w:cstheme="minorHAnsi"/>
            <w:color w:val="auto"/>
            <w:sz w:val="18"/>
            <w:szCs w:val="18"/>
          </w:rPr>
          <w:delText xml:space="preserve">Roční obrat odpovídá </w:delText>
        </w:r>
        <w:r w:rsidRPr="006564BB" w:rsidDel="000D3430">
          <w:rPr>
            <w:rFonts w:ascii="Verdana" w:hAnsi="Verdana" w:cstheme="minorHAnsi"/>
            <w:color w:val="auto"/>
            <w:sz w:val="18"/>
            <w:szCs w:val="18"/>
            <w:highlight w:val="yellow"/>
          </w:rPr>
          <w:delText>[DODAVATEL UPRAVÍ DLE POTŘEBY]</w:delText>
        </w:r>
      </w:del>
    </w:p>
    <w:p w:rsidR="00FB096B" w:rsidRPr="006564BB" w:rsidDel="000D3430" w:rsidRDefault="00FB096B" w:rsidP="00FB096B">
      <w:pPr>
        <w:pStyle w:val="Zkladntextodsazen"/>
        <w:rPr>
          <w:del w:id="90" w:author="Vancová Lenka" w:date="2022-09-07T13:47:00Z"/>
          <w:rFonts w:ascii="Verdana" w:hAnsi="Verdana" w:cstheme="minorHAnsi"/>
          <w:color w:val="auto"/>
          <w:sz w:val="18"/>
          <w:szCs w:val="18"/>
        </w:rPr>
      </w:pPr>
    </w:p>
    <w:p w:rsidR="00FB096B" w:rsidRPr="006564BB" w:rsidDel="000D3430" w:rsidRDefault="00FB096B" w:rsidP="00FB096B">
      <w:pPr>
        <w:pStyle w:val="Zkladntextodsazen"/>
        <w:numPr>
          <w:ilvl w:val="0"/>
          <w:numId w:val="6"/>
        </w:numPr>
        <w:rPr>
          <w:del w:id="91" w:author="Vancová Lenka" w:date="2022-09-07T13:47:00Z"/>
          <w:rFonts w:ascii="Verdana" w:hAnsi="Verdana" w:cstheme="minorHAnsi"/>
          <w:color w:val="auto"/>
          <w:sz w:val="18"/>
          <w:szCs w:val="18"/>
        </w:rPr>
      </w:pPr>
      <w:del w:id="92" w:author="Vancová Lenka" w:date="2022-09-07T13:47:00Z">
        <w:r w:rsidRPr="006564BB" w:rsidDel="000D3430">
          <w:rPr>
            <w:rFonts w:ascii="Verdana" w:hAnsi="Verdana" w:cstheme="minorHAnsi"/>
            <w:color w:val="auto"/>
            <w:sz w:val="18"/>
            <w:szCs w:val="18"/>
            <w:highlight w:val="yellow"/>
          </w:rPr>
          <w:delText>v případě všech výše uvedených účetních období / účetního období označeného pořadovým číslem (1., 2., a/nebo 3.):</w:delText>
        </w:r>
        <w:r w:rsidRPr="006564BB" w:rsidDel="000D3430">
          <w:rPr>
            <w:rFonts w:ascii="Verdana" w:hAnsi="Verdana" w:cstheme="minorHAnsi"/>
            <w:color w:val="auto"/>
            <w:sz w:val="18"/>
            <w:szCs w:val="18"/>
          </w:rPr>
          <w:delText xml:space="preserve"> </w:delText>
        </w:r>
        <w:r w:rsidRPr="006564BB" w:rsidDel="000D3430">
          <w:rPr>
            <w:rFonts w:ascii="Verdana" w:hAnsi="Verdana" w:cstheme="minorHAnsi"/>
            <w:b/>
            <w:color w:val="auto"/>
            <w:sz w:val="18"/>
            <w:szCs w:val="18"/>
          </w:rPr>
          <w:delText>obratu dosaženému za účetní období dle § 3 odst. 2</w:delText>
        </w:r>
        <w:r w:rsidRPr="006564BB" w:rsidDel="000D3430">
          <w:rPr>
            <w:rFonts w:ascii="Verdana" w:hAnsi="Verdana" w:cstheme="minorHAnsi"/>
            <w:color w:val="auto"/>
            <w:sz w:val="18"/>
            <w:szCs w:val="18"/>
          </w:rPr>
          <w:delText xml:space="preserve"> zákona č. 563/1991 Sb., o účetnictví, neboť účetním obdobím bylo 12 bezprostředně po sobě jdoucích měsíců;</w:delText>
        </w:r>
      </w:del>
    </w:p>
    <w:p w:rsidR="00FB096B" w:rsidRPr="006564BB" w:rsidDel="000D3430" w:rsidRDefault="00FB096B" w:rsidP="00FB096B">
      <w:pPr>
        <w:numPr>
          <w:ilvl w:val="0"/>
          <w:numId w:val="6"/>
        </w:numPr>
        <w:spacing w:after="120"/>
        <w:jc w:val="both"/>
        <w:rPr>
          <w:del w:id="93" w:author="Vancová Lenka" w:date="2022-09-07T13:47:00Z"/>
          <w:rFonts w:ascii="Verdana" w:hAnsi="Verdana" w:cstheme="minorHAnsi"/>
          <w:sz w:val="18"/>
          <w:szCs w:val="18"/>
        </w:rPr>
      </w:pPr>
      <w:del w:id="94" w:author="Vancová Lenka" w:date="2022-09-07T13:47:00Z">
        <w:r w:rsidRPr="006564BB" w:rsidDel="000D3430">
          <w:rPr>
            <w:rFonts w:ascii="Verdana" w:hAnsi="Verdana" w:cstheme="minorHAnsi"/>
            <w:sz w:val="18"/>
            <w:szCs w:val="18"/>
            <w:highlight w:val="yellow"/>
          </w:rPr>
          <w:delText>v případě všech výše uvedených účetních období / účetního období označeného pořadovým číslem (1., 2., a/nebo 3.)</w:delText>
        </w:r>
        <w:r w:rsidRPr="006564BB" w:rsidDel="000D3430">
          <w:rPr>
            <w:rFonts w:ascii="Verdana" w:hAnsi="Verdana" w:cstheme="minorHAnsi"/>
            <w:sz w:val="18"/>
            <w:szCs w:val="18"/>
          </w:rPr>
          <w:delText xml:space="preserve"> </w:delText>
        </w:r>
        <w:r w:rsidRPr="006564BB" w:rsidDel="000D3430">
          <w:rPr>
            <w:rFonts w:ascii="Verdana" w:hAnsi="Verdana" w:cstheme="minorHAnsi"/>
            <w:b/>
            <w:sz w:val="18"/>
            <w:szCs w:val="18"/>
          </w:rPr>
          <w:delText>úhrnu čistého obratu ve smyslu § 1d odst. 2</w:delText>
        </w:r>
        <w:r w:rsidRPr="006564BB" w:rsidDel="000D3430">
          <w:rPr>
            <w:rFonts w:ascii="Verdana" w:hAnsi="Verdana" w:cstheme="minorHAnsi"/>
            <w:sz w:val="18"/>
            <w:szCs w:val="18"/>
          </w:rPr>
          <w:delText xml:space="preserve"> zákona č. 563/1991 Sb., o účetnictví, neboť účetní období bylo kratší nebo delší než 12 bezprostředně po sobě jdoucích měsíců.</w:delText>
        </w:r>
      </w:del>
    </w:p>
    <w:p w:rsidR="00FB096B" w:rsidRPr="006564BB" w:rsidDel="000D3430" w:rsidRDefault="00FB096B" w:rsidP="00FB096B">
      <w:pPr>
        <w:jc w:val="both"/>
        <w:rPr>
          <w:del w:id="95" w:author="Vancová Lenka" w:date="2022-09-07T13:47:00Z"/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96" w:name="_GoBack"/>
      <w:bookmarkEnd w:id="96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Del="000D3430" w:rsidRDefault="00C26B65">
      <w:pPr>
        <w:pStyle w:val="Textpoznpodarou"/>
        <w:rPr>
          <w:del w:id="62" w:author="Vancová Lenka" w:date="2022-09-07T13:47:00Z"/>
          <w:rFonts w:ascii="Verdana" w:hAnsi="Verdana"/>
          <w:sz w:val="16"/>
          <w:szCs w:val="16"/>
        </w:rPr>
      </w:pPr>
      <w:del w:id="63" w:author="Vancová Lenka" w:date="2022-09-07T13:47:00Z">
        <w:r w:rsidRPr="006564BB" w:rsidDel="000D3430">
          <w:rPr>
            <w:rStyle w:val="Znakapoznpodarou"/>
            <w:rFonts w:ascii="Verdana" w:hAnsi="Verdana"/>
            <w:sz w:val="16"/>
            <w:szCs w:val="16"/>
          </w:rPr>
          <w:footnoteRef/>
        </w:r>
        <w:r w:rsidRPr="006564BB" w:rsidDel="000D3430">
          <w:rPr>
            <w:rFonts w:ascii="Verdana" w:hAnsi="Verdana"/>
            <w:sz w:val="16"/>
            <w:szCs w:val="16"/>
          </w:rPr>
          <w:delText xml:space="preserve"> V případě, že účastník je zahraničním dodavatelem a dokládá obrat v EUR</w:delText>
        </w:r>
      </w:del>
    </w:p>
  </w:footnote>
  <w:footnote w:id="2">
    <w:p w:rsidR="00C26B65" w:rsidRPr="005A3067" w:rsidDel="000D3430" w:rsidRDefault="00C26B65">
      <w:pPr>
        <w:pStyle w:val="Textpoznpodarou"/>
        <w:rPr>
          <w:del w:id="76" w:author="Vancová Lenka" w:date="2022-09-07T13:47:00Z"/>
          <w:rFonts w:ascii="Verdana" w:hAnsi="Verdana"/>
        </w:rPr>
      </w:pPr>
      <w:del w:id="77" w:author="Vancová Lenka" w:date="2022-09-07T13:47:00Z">
        <w:r w:rsidRPr="006564BB" w:rsidDel="000D3430">
          <w:rPr>
            <w:rStyle w:val="Znakapoznpodarou"/>
            <w:rFonts w:ascii="Verdana" w:hAnsi="Verdana"/>
            <w:sz w:val="16"/>
            <w:szCs w:val="16"/>
          </w:rPr>
          <w:footnoteRef/>
        </w:r>
        <w:r w:rsidRPr="006564BB" w:rsidDel="000D3430">
          <w:rPr>
            <w:rFonts w:ascii="Verdana" w:hAnsi="Verdana"/>
            <w:sz w:val="16"/>
            <w:szCs w:val="16"/>
          </w:rPr>
          <w:delText xml:space="preserve">  Účastník uvede </w:delText>
        </w:r>
        <w:r w:rsidR="00BF236A" w:rsidRPr="006564BB" w:rsidDel="000D3430">
          <w:rPr>
            <w:rFonts w:ascii="Verdana" w:hAnsi="Verdana"/>
            <w:sz w:val="16"/>
            <w:szCs w:val="16"/>
          </w:rPr>
          <w:delText>kurz použitý pro přepočet obratu z EUR na Kč</w:delText>
        </w:r>
        <w:r w:rsidR="00084015" w:rsidRPr="006564BB" w:rsidDel="000D3430">
          <w:rPr>
            <w:rFonts w:ascii="Verdana" w:hAnsi="Verdana"/>
            <w:sz w:val="16"/>
            <w:szCs w:val="16"/>
          </w:rPr>
          <w:delText>. Pro přepočet z cizí měny na CZK použije poslední čtvrtletní průměrný kurz devizového trhu příslušné měny k CZK stanovený a zveřejněný ČNB ke dni zahájení zadávacího řízení.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ncová Lenka">
    <w15:presenceInfo w15:providerId="AD" w15:userId="S-1-5-21-3656830906-3839017365-80349702-381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3430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1CF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6B6612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57372-96DF-486B-931B-68DB15C6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20</cp:revision>
  <cp:lastPrinted>2022-09-07T11:48:00Z</cp:lastPrinted>
  <dcterms:created xsi:type="dcterms:W3CDTF">2018-12-07T16:23:00Z</dcterms:created>
  <dcterms:modified xsi:type="dcterms:W3CDTF">2022-09-07T12:12:00Z</dcterms:modified>
</cp:coreProperties>
</file>